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</w:pPr>
      <w:r>
        <w:rPr>
          <w:rtl w:val="0"/>
        </w:rPr>
        <w:t>1. MOH Nakamura</w:t>
      </w:r>
    </w:p>
    <w:p>
      <w:pPr>
        <w:pStyle w:val="Body A"/>
      </w:pPr>
      <w:del w:id="0" w:date="2025-01-02T16:49:49Z" w:author="Krista Hoffler">
        <w:r>
          <w:rPr>
            <w:rtl w:val="0"/>
            <w:lang w:val="en-US"/>
          </w:rPr>
          <w:delText>Wataru Nakamura (Position unknown) poses with his siblings for a family photo in Los Angelese, California 1932.</w:delText>
        </w:r>
      </w:del>
      <w:r>
        <w:rPr>
          <w:rtl w:val="0"/>
          <w:lang w:val="en-US"/>
        </w:rPr>
        <w:t>Wataru Nakamura (position unknown) poses with his siblings for a family photo in Los Angeles, California, 1932. Courtesy photo.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2</w:t>
      </w:r>
      <w:r>
        <w:rPr>
          <w:rtl w:val="0"/>
        </w:rPr>
        <w:t>. MOH Nakamura:</w:t>
      </w:r>
    </w:p>
    <w:p>
      <w:pPr>
        <w:pStyle w:val="Body A"/>
      </w:pPr>
      <w:del w:id="1" w:date="2025-01-02T16:50:19Z" w:author="Krista Hoffler">
        <w:r>
          <w:rPr>
            <w:rtl w:val="0"/>
            <w:lang w:val="en-US"/>
          </w:rPr>
          <w:delText xml:space="preserve">Wataru Nakamura poses for a photo in San Francisco, California 1941. </w:delText>
        </w:r>
      </w:del>
      <w:r>
        <w:rPr>
          <w:rtl w:val="0"/>
          <w:lang w:val="en-US"/>
        </w:rPr>
        <w:t>Wataru Nakamura poses for a photo in San Francisco, California, 1941. Courtesy photo.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