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  <w:lang w:val="en-US"/>
        </w:rPr>
        <w:t xml:space="preserve">1. MOH </w:t>
      </w:r>
      <w:r>
        <w:rPr>
          <w:rtl w:val="0"/>
          <w:lang w:val="nl-NL"/>
        </w:rPr>
        <w:t>McGee</w:t>
      </w:r>
      <w:del w:id="0" w:date="2024-12-31T17:57:52Z" w:author="Krista Hoffler">
        <w:r>
          <w:rPr>
            <w:rtl w:val="0"/>
            <w:lang w:val="de-DE"/>
          </w:rPr>
          <w:delText xml:space="preserve"> 1:</w:delText>
        </w:r>
      </w:del>
      <w:r>
        <w:rPr>
          <w:rtl w:val="0"/>
          <w:lang w:val="en-US"/>
        </w:rPr>
        <w:t xml:space="preserve"> </w:t>
      </w:r>
    </w:p>
    <w:p>
      <w:pPr>
        <w:pStyle w:val="Body A"/>
        <w:rPr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del w:id="1" w:date="2025-01-02T16:46:14Z" w:author="Krista Hoffler">
        <w:r>
          <w:rPr>
            <w:caps w:val="0"/>
            <w:smallCaps w:val="0"/>
            <w:outline w:val="0"/>
            <w:color w:val="000000"/>
            <w:sz w:val="24"/>
            <w:szCs w:val="24"/>
            <w:u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>Then Specialist Sonny B. Simpson, Sergeant First Class Graceon White, and Private Fred Mcgee pose for a team photo while forward deployed in Korea.</w:delText>
        </w:r>
      </w:del>
      <w:r>
        <w:rPr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 xml:space="preserve">Then-Spc. Sonny B. Simpson, Sgt. 1st Class Graceon White, and Pfc. Fred McGee pose for a team photo while forward deployed in Korea. Courtesy photo. </w:t>
      </w:r>
    </w:p>
    <w:p>
      <w:pPr>
        <w:pStyle w:val="Body A"/>
      </w:pPr>
    </w:p>
    <w:p>
      <w:pPr>
        <w:pStyle w:val="Body A"/>
      </w:pPr>
      <w:r>
        <w:rPr>
          <w:rtl w:val="0"/>
          <w:lang w:val="en-US"/>
        </w:rPr>
        <w:t xml:space="preserve">2. MOH </w:t>
      </w:r>
      <w:r>
        <w:rPr>
          <w:rtl w:val="0"/>
          <w:lang w:val="nl-NL"/>
        </w:rPr>
        <w:t>McGee</w:t>
      </w:r>
    </w:p>
    <w:p>
      <w:pPr>
        <w:pStyle w:val="Body A"/>
      </w:pPr>
      <w:del w:id="2" w:date="2025-01-02T16:46:44Z" w:author="Krista Hoffler">
        <w:r>
          <w:rPr>
            <w:rtl w:val="0"/>
            <w:lang w:val="en-US"/>
          </w:rPr>
          <w:delText>Fred and Cornell McGee w</w:delText>
        </w:r>
      </w:del>
      <w:del w:id="3" w:date="2025-01-02T16:46:44Z" w:author="Krista Hoffler">
        <w:r>
          <w:rPr>
            <w:caps w:val="0"/>
            <w:smallCaps w:val="0"/>
            <w:strike w:val="0"/>
            <w:dstrike w:val="0"/>
            <w:outline w:val="0"/>
            <w:color w:val="000000"/>
            <w:sz w:val="24"/>
            <w:szCs w:val="24"/>
            <w:u w:val="none" w:color="000000"/>
            <w:rtl w:val="0"/>
            <w:lang w:val="en-US"/>
            <w14:textFill>
              <w14:solidFill>
                <w14:srgbClr w14:val="000000"/>
              </w14:solidFill>
            </w14:textFill>
          </w:rPr>
          <w:delText xml:space="preserve">edding and wedding anniversary vowel renewal in 2017 after 62 years of marriage. </w:delText>
        </w:r>
      </w:del>
      <w:r>
        <w:rPr>
          <w:caps w:val="0"/>
          <w:smallCaps w:val="0"/>
          <w:strike w:val="0"/>
          <w:dstrike w:val="0"/>
          <w:outline w:val="0"/>
          <w:color w:val="000000"/>
          <w:sz w:val="24"/>
          <w:szCs w:val="24"/>
          <w:u w:val="none" w:color="000000"/>
          <w:rtl w:val="0"/>
          <w:lang w:val="en-US"/>
          <w14:textFill>
            <w14:solidFill>
              <w14:srgbClr w14:val="000000"/>
            </w14:solidFill>
          </w14:textFill>
        </w:rPr>
        <w:t>Fred and Cornell McGee wedding and wedding anniversary vow renewal in 2017 after 62 years of marriage. Courtesy photo.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