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MOH David</w:t>
      </w:r>
    </w:p>
    <w:p>
      <w:pPr>
        <w:pStyle w:val="Body A"/>
      </w:pPr>
      <w:r>
        <w:rPr>
          <w:rtl w:val="0"/>
          <w:lang w:val="en-US"/>
        </w:rPr>
        <w:t>Then-Pvt. 2nd Class Kenneth David in his dress uniform, 1970, before his deployment to Vietnam. Courtesy photo.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2. MOH David</w:t>
      </w:r>
    </w:p>
    <w:p>
      <w:pPr>
        <w:pStyle w:val="Body A"/>
      </w:pPr>
      <w:del w:id="0" w:date="2025-01-02T12:18:05Z" w:author="Krista Hoffler">
        <w:r>
          <w:rPr>
            <w:rtl w:val="0"/>
            <w:lang w:val="en-US"/>
          </w:rPr>
          <w:delText>Then Specialist Kenneth David receiving his Distinguished Service Cross from Major General Howard Cooksey at Fort Dix, New Jersey</w:delText>
        </w:r>
      </w:del>
      <w:r>
        <w:rPr>
          <w:rtl w:val="0"/>
          <w:lang w:val="en-US"/>
        </w:rPr>
        <w:t>Kenneth David bids farewell to his brothers in arms of D Company at the Vietnam War Memorial in Washington, D.C. Courtesy photo.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3</w:t>
      </w:r>
      <w:r>
        <w:rPr>
          <w:rtl w:val="0"/>
          <w:lang w:val="en-US"/>
        </w:rPr>
        <w:t>. MOH David</w:t>
      </w:r>
    </w:p>
    <w:p>
      <w:pPr>
        <w:pStyle w:val="Body A"/>
      </w:pPr>
      <w:r>
        <w:rPr>
          <w:rtl w:val="0"/>
          <w:lang w:val="en-US"/>
        </w:rPr>
        <w:t>Then-Spc. Kenneth David receiving his Distinguished Service Cross from Maj. Gen. Howard Cooksey at Fort Dix, New Jersey. Courtesy photo.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4. MOH David</w:t>
      </w:r>
    </w:p>
    <w:p>
      <w:pPr>
        <w:pStyle w:val="Body A"/>
      </w:pPr>
      <w:r>
        <w:rPr>
          <w:rtl w:val="0"/>
          <w:lang w:val="en-US"/>
        </w:rPr>
        <w:t>Kenneth David takes a rest while at a fire support base in Vietnam, 1970. Courtesy photo.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