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MOH </w:t>
      </w:r>
      <w:r>
        <w:rPr>
          <w:rtl w:val="0"/>
          <w:lang w:val="nl-NL"/>
        </w:rPr>
        <w:t>Johnson</w:t>
      </w:r>
    </w:p>
    <w:p>
      <w:pPr>
        <w:pStyle w:val="Body A"/>
        <w:rPr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del w:id="0" w:date="2025-01-02T16:41:47Z" w:author="Krista Hoffler">
        <w:r>
          <w:rPr>
            <w:caps w:val="0"/>
            <w:smallCaps w:val="0"/>
            <w:outline w:val="0"/>
            <w:color w:val="000000"/>
            <w:sz w:val="24"/>
            <w:szCs w:val="24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Photo courtesy of the Johnson Family, digitally remastered by Kristine Dove.</w:delText>
        </w:r>
      </w:del>
      <w:r>
        <w:rPr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Charles R. Johnson. Photo courtesy of the Johnson family.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 xml:space="preserve">2. MOH </w:t>
      </w:r>
      <w:r>
        <w:rPr>
          <w:rtl w:val="0"/>
          <w:lang w:val="nl-NL"/>
        </w:rPr>
        <w:t>Johnson</w:t>
      </w:r>
      <w:del w:id="1" w:date="2024-12-31T17:57:58Z" w:author="Krista Hoffler">
        <w:r>
          <w:rPr>
            <w:rtl w:val="0"/>
            <w:lang w:val="en-US"/>
          </w:rPr>
          <w:delText xml:space="preserve"> 2:</w:delText>
        </w:r>
      </w:del>
    </w:p>
    <w:p>
      <w:pPr>
        <w:pStyle w:val="Body A"/>
      </w:pPr>
      <w:r>
        <w:rPr>
          <w:rtl w:val="0"/>
          <w:lang w:val="en-US"/>
        </w:rPr>
        <w:t>Fellow Arlington High School classmate and teammate Donald Dingee (left), 3rd Infantry Division-Rear Command Sgt. Maj. Jeffrey Ashmen, 3rd ID Deputy Commanding Brig. Gen. Jeffrey Phillips and sculptor Arden Witherwax unveiled a sculpture depicting Charles pulling Don Dingee to safety at Outpost Harry during a Silver Star ceremony at Arlington High School in LaGrangeville, NY.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