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rtl w:val="0"/>
          <w:lang w:val="en-US"/>
        </w:rPr>
        <w:t xml:space="preserve">1. MOH </w:t>
      </w:r>
      <w:r>
        <w:rPr>
          <w:rtl w:val="0"/>
          <w:lang w:val="pt-PT"/>
        </w:rPr>
        <w:t>Cavazos</w:t>
      </w:r>
      <w:del w:id="0" w:date="2024-12-31T18:01:46Z" w:author="Krista Hoffler">
        <w:r>
          <w:rPr>
            <w:rtl w:val="0"/>
            <w:lang w:val="pt-PT"/>
          </w:rPr>
          <w:delText xml:space="preserve"> 1:</w:delText>
        </w:r>
      </w:del>
      <w:r>
        <w:rPr>
          <w:rtl w:val="0"/>
          <w:lang w:val="pt-PT"/>
        </w:rPr>
        <w:t xml:space="preserve"> </w:t>
      </w:r>
    </w:p>
    <w:p>
      <w:pPr>
        <w:pStyle w:val="Body A"/>
        <w:rPr>
          <w:caps w:val="0"/>
          <w:smallCaps w:val="0"/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Then First Lieutenant Richard E. Cavazos sometime in the 1950</w:t>
      </w:r>
      <w:r>
        <w:rPr>
          <w:caps w:val="0"/>
          <w:smallCaps w:val="0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’</w:t>
      </w:r>
      <w:r>
        <w:rPr>
          <w:caps w:val="0"/>
          <w:smallCaps w:val="0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 when stationed at (then) Ford Hood attached to the 25</w:t>
      </w:r>
      <w:r>
        <w:rPr>
          <w:caps w:val="0"/>
          <w:smallCaps w:val="0"/>
          <w:outline w:val="0"/>
          <w:color w:val="000000"/>
          <w:u w:color="000000"/>
          <w:vertAlign w:val="superscript"/>
          <w:rtl w:val="0"/>
          <w:lang w:val="en-US"/>
          <w14:textFill>
            <w14:solidFill>
              <w14:srgbClr w14:val="000000"/>
            </w14:solidFill>
          </w14:textFill>
        </w:rPr>
        <w:t>th</w:t>
      </w:r>
      <w:r>
        <w:rPr>
          <w:caps w:val="0"/>
          <w:smallCaps w:val="0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Armored Infantry Battalion, 1</w:t>
      </w:r>
      <w:r>
        <w:rPr>
          <w:caps w:val="0"/>
          <w:smallCaps w:val="0"/>
          <w:outline w:val="0"/>
          <w:color w:val="000000"/>
          <w:u w:color="000000"/>
          <w:vertAlign w:val="superscript"/>
          <w:rtl w:val="0"/>
          <w:lang w:val="en-US"/>
          <w14:textFill>
            <w14:solidFill>
              <w14:srgbClr w14:val="000000"/>
            </w14:solidFill>
          </w14:textFill>
        </w:rPr>
        <w:t>st</w:t>
      </w:r>
      <w:r>
        <w:rPr>
          <w:caps w:val="0"/>
          <w:smallCaps w:val="0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Armored Division.</w:t>
      </w:r>
      <w:r>
        <w:rPr>
          <w:caps w:val="0"/>
          <w:smallCaps w:val="0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 </w:t>
      </w:r>
      <w:r>
        <w:rPr>
          <w:caps w:val="0"/>
          <w:smallCaps w:val="0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Photo was taken by Army Signal Corps for a local article.</w:t>
      </w:r>
      <w:r>
        <w:rPr>
          <w:caps w:val="0"/>
          <w:smallCaps w:val="0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  </w:t>
      </w:r>
      <w:r>
        <w:rPr>
          <w:caps w:val="0"/>
          <w:smallCaps w:val="0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This was just after he got back from Korea, and you can see the 3</w:t>
      </w:r>
      <w:r>
        <w:rPr>
          <w:caps w:val="0"/>
          <w:smallCaps w:val="0"/>
          <w:outline w:val="0"/>
          <w:color w:val="000000"/>
          <w:u w:color="000000"/>
          <w:vertAlign w:val="superscript"/>
          <w:rtl w:val="0"/>
          <w:lang w:val="en-US"/>
          <w14:textFill>
            <w14:solidFill>
              <w14:srgbClr w14:val="000000"/>
            </w14:solidFill>
          </w14:textFill>
        </w:rPr>
        <w:t>rd</w:t>
      </w:r>
      <w:r>
        <w:rPr>
          <w:caps w:val="0"/>
          <w:smallCaps w:val="0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ID patch on his right shoulder. </w:t>
      </w:r>
    </w:p>
    <w:p>
      <w:pPr>
        <w:pStyle w:val="Body A"/>
        <w:rPr>
          <w:caps w:val="0"/>
          <w:smallCaps w:val="0"/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del w:id="1" w:date="2024-12-31T16:02:06Z" w:author="Krista Hoffler"/>
          <w:caps w:val="0"/>
          <w:smallCaps w:val="0"/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caps w:val="0"/>
          <w:smallCaps w:val="0"/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2. MOH Cavazos</w:t>
      </w:r>
      <w:del w:id="2" w:date="2024-12-31T18:01:39Z" w:author="Krista Hoffler">
        <w:r>
          <w:rPr>
            <w:caps w:val="0"/>
            <w:smallCaps w:val="0"/>
            <w:outline w:val="0"/>
            <w:color w:val="000000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 xml:space="preserve"> 2:</w:delText>
        </w:r>
      </w:del>
      <w:r>
        <w:rPr>
          <w:caps w:val="0"/>
          <w:smallCaps w:val="0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Body A"/>
        <w:rPr>
          <w:caps w:val="0"/>
          <w:smallCaps w:val="0"/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Then Major General Richard E. Cavazos conducts a change of command ceremony. </w:t>
      </w:r>
    </w:p>
    <w:p>
      <w:pPr>
        <w:pStyle w:val="Body A"/>
        <w:rPr>
          <w:caps w:val="0"/>
          <w:smallCaps w:val="0"/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caps w:val="0"/>
          <w:smallCaps w:val="0"/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3</w:t>
      </w:r>
      <w:r>
        <w:rPr>
          <w:caps w:val="0"/>
          <w:smallCaps w:val="0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. MOH Cavazos </w:t>
      </w:r>
    </w:p>
    <w:p>
      <w:pPr>
        <w:pStyle w:val="Body A"/>
      </w:pPr>
      <w:r>
        <w:rPr>
          <w:rtl w:val="0"/>
          <w:lang w:val="en-US"/>
        </w:rPr>
        <w:t>Richard E. Cavazos pins his fourth star during a promotion ceremony, becoming the U.S. Army's first Hispanic American to attain the rank of general. Courtesy photo.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pt-P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